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6EC85" w14:textId="7EE97EB0" w:rsidR="0083776F" w:rsidRPr="00E94690" w:rsidRDefault="00975D6F" w:rsidP="00975D6F">
      <w:pPr>
        <w:pStyle w:val="Title"/>
      </w:pPr>
      <w:r w:rsidRPr="00E94690">
        <w:t xml:space="preserve">Sample </w:t>
      </w:r>
      <w:r w:rsidR="00080395">
        <w:t>Report</w:t>
      </w:r>
    </w:p>
    <w:p w14:paraId="341C959D" w14:textId="77777777" w:rsidR="00BC622E" w:rsidRPr="00E94690" w:rsidRDefault="00BC622E" w:rsidP="00BC622E">
      <w:pPr>
        <w:pStyle w:val="Subtitle"/>
      </w:pPr>
      <w:r w:rsidRPr="00E94690">
        <w:t>Author</w:t>
      </w:r>
    </w:p>
    <w:p w14:paraId="47A48612" w14:textId="77777777" w:rsidR="00BC622E" w:rsidRPr="00E94690" w:rsidRDefault="00BC622E" w:rsidP="00BC622E">
      <w:r w:rsidRPr="00E94690">
        <w:t>Here you can include information about the author.</w:t>
      </w:r>
    </w:p>
    <w:p w14:paraId="0DB838CF" w14:textId="77777777" w:rsidR="00BC622E" w:rsidRPr="00E94690" w:rsidRDefault="00BC622E" w:rsidP="00BC622E">
      <w:pPr>
        <w:pStyle w:val="Subtitle"/>
      </w:pPr>
      <w:r w:rsidRPr="00E94690">
        <w:t>Abstract</w:t>
      </w:r>
    </w:p>
    <w:p w14:paraId="6F680FA0" w14:textId="77777777" w:rsidR="00BC622E" w:rsidRPr="00E94690" w:rsidRDefault="00BC622E" w:rsidP="00BC622E">
      <w:r w:rsidRPr="00E94690">
        <w:t>Here you can include the abstract.</w:t>
      </w:r>
    </w:p>
    <w:p w14:paraId="062C5055" w14:textId="77777777" w:rsidR="00BC622E" w:rsidRPr="00E94690" w:rsidRDefault="00BC622E" w:rsidP="00BC622E">
      <w:pPr>
        <w:pStyle w:val="Subtitle"/>
      </w:pPr>
      <w:r w:rsidRPr="00E94690">
        <w:t>Keywords</w:t>
      </w:r>
    </w:p>
    <w:p w14:paraId="6D12933C" w14:textId="77777777" w:rsidR="00BC622E" w:rsidRPr="00E94690" w:rsidRDefault="00BC622E" w:rsidP="00BC622E">
      <w:r w:rsidRPr="00E94690">
        <w:t>Here you can include some keywords.</w:t>
      </w:r>
    </w:p>
    <w:p w14:paraId="7CA75423" w14:textId="77777777" w:rsidR="00975D6F" w:rsidRPr="00E94690" w:rsidRDefault="00975D6F" w:rsidP="00975D6F">
      <w:pPr>
        <w:pStyle w:val="Heading1"/>
        <w:rPr>
          <w:lang w:val="en-GB"/>
        </w:rPr>
      </w:pPr>
      <w:r w:rsidRPr="00E94690">
        <w:rPr>
          <w:lang w:val="en-GB"/>
        </w:rPr>
        <w:t>Introduction</w:t>
      </w:r>
    </w:p>
    <w:p w14:paraId="3A53BFC5" w14:textId="7B498E81" w:rsidR="00975D6F" w:rsidRPr="00E94690" w:rsidRDefault="00975D6F">
      <w:r w:rsidRPr="00E94690">
        <w:t xml:space="preserve">This document is a sample </w:t>
      </w:r>
      <w:r w:rsidR="00080395">
        <w:t>report. A</w:t>
      </w:r>
      <w:r w:rsidRPr="00E94690">
        <w:t xml:space="preserve"> </w:t>
      </w:r>
      <w:bookmarkStart w:id="0" w:name="_GoBack"/>
      <w:bookmarkEnd w:id="0"/>
      <w:r w:rsidR="00080395">
        <w:t xml:space="preserve">report </w:t>
      </w:r>
      <w:r w:rsidR="00080395" w:rsidRPr="00E94690">
        <w:t>is</w:t>
      </w:r>
      <w:r w:rsidRPr="00E94690">
        <w:t xml:space="preserve"> characterized as a:</w:t>
      </w:r>
    </w:p>
    <w:p w14:paraId="39F0C88D" w14:textId="7B1248F0" w:rsidR="00975D6F" w:rsidRPr="00E94690" w:rsidRDefault="00975D6F" w:rsidP="00975D6F">
      <w:pPr>
        <w:pBdr>
          <w:top w:val="single" w:sz="4" w:space="1" w:color="auto"/>
          <w:left w:val="single" w:sz="4" w:space="4" w:color="auto"/>
          <w:bottom w:val="single" w:sz="4" w:space="1" w:color="auto"/>
          <w:right w:val="single" w:sz="4" w:space="4" w:color="auto"/>
        </w:pBdr>
        <w:shd w:val="clear" w:color="auto" w:fill="DBEEF4" w:themeFill="accent5" w:themeFillTint="33"/>
        <w:jc w:val="center"/>
      </w:pPr>
      <w:proofErr w:type="gramStart"/>
      <w:r w:rsidRPr="00E94690">
        <w:t xml:space="preserve">Document that </w:t>
      </w:r>
      <w:r w:rsidR="00080395">
        <w:t>is highly technical and conforms to a specific layout – common usage of academic features like equations and bibliography.</w:t>
      </w:r>
      <w:proofErr w:type="gramEnd"/>
      <w:r w:rsidR="00080395">
        <w:t xml:space="preserve"> </w:t>
      </w:r>
      <w:proofErr w:type="gramStart"/>
      <w:r w:rsidR="00080395">
        <w:t xml:space="preserve">It  </w:t>
      </w:r>
      <w:r w:rsidRPr="00E94690">
        <w:t>contains</w:t>
      </w:r>
      <w:proofErr w:type="gramEnd"/>
      <w:r w:rsidRPr="00E94690">
        <w:t xml:space="preserve"> formatted content intended for publication in a magazine/journal.</w:t>
      </w:r>
    </w:p>
    <w:p w14:paraId="654A96D9" w14:textId="580983D2" w:rsidR="00975D6F" w:rsidRPr="00E94690" w:rsidRDefault="00080395" w:rsidP="00975D6F">
      <w:r>
        <w:t>A report has approx. 5-2</w:t>
      </w:r>
      <w:r w:rsidR="00975D6F" w:rsidRPr="00E94690">
        <w:t xml:space="preserve">5 pages containing high density text. This text is formatted depending on the style guides defined by the </w:t>
      </w:r>
      <w:r w:rsidR="007634D7">
        <w:t>journal's</w:t>
      </w:r>
      <w:r w:rsidR="00975D6F" w:rsidRPr="00E94690">
        <w:t xml:space="preserve"> publisher. The number </w:t>
      </w:r>
      <w:r w:rsidR="007634D7">
        <w:t xml:space="preserve">and level </w:t>
      </w:r>
      <w:r w:rsidR="00975D6F" w:rsidRPr="00E94690">
        <w:t xml:space="preserve">of headings and </w:t>
      </w:r>
      <w:r w:rsidR="007634D7">
        <w:t xml:space="preserve">associated </w:t>
      </w:r>
      <w:r w:rsidR="00975D6F" w:rsidRPr="00E94690">
        <w:t>sections is moderate.</w:t>
      </w:r>
    </w:p>
    <w:p w14:paraId="7989E390" w14:textId="737786C6" w:rsidR="00975D6F" w:rsidRPr="00E94690" w:rsidRDefault="007634D7" w:rsidP="00975D6F">
      <w:r>
        <w:t xml:space="preserve">In </w:t>
      </w:r>
      <w:r w:rsidR="00080395">
        <w:t xml:space="preserve">a </w:t>
      </w:r>
      <w:proofErr w:type="gramStart"/>
      <w:r w:rsidR="00080395">
        <w:t xml:space="preserve">report </w:t>
      </w:r>
      <w:r>
        <w:t xml:space="preserve"> y</w:t>
      </w:r>
      <w:r w:rsidR="00975D6F" w:rsidRPr="00E94690">
        <w:t>ou</w:t>
      </w:r>
      <w:proofErr w:type="gramEnd"/>
      <w:r w:rsidR="00975D6F" w:rsidRPr="00E94690">
        <w:t xml:space="preserve"> </w:t>
      </w:r>
      <w:r>
        <w:t>may use</w:t>
      </w:r>
      <w:r w:rsidR="00975D6F" w:rsidRPr="00E94690">
        <w:t xml:space="preserve"> some lists</w:t>
      </w:r>
    </w:p>
    <w:p w14:paraId="39EBF842" w14:textId="77777777" w:rsidR="00975D6F" w:rsidRDefault="00975D6F" w:rsidP="00975D6F">
      <w:pPr>
        <w:pStyle w:val="ListParagraph"/>
        <w:numPr>
          <w:ilvl w:val="0"/>
          <w:numId w:val="2"/>
        </w:numPr>
      </w:pPr>
      <w:r w:rsidRPr="00E94690">
        <w:t>Item 1</w:t>
      </w:r>
    </w:p>
    <w:p w14:paraId="2C9FD9DD" w14:textId="77777777" w:rsidR="007634D7" w:rsidRPr="00E94690" w:rsidRDefault="007634D7" w:rsidP="007634D7">
      <w:pPr>
        <w:pStyle w:val="ListParagraph"/>
        <w:numPr>
          <w:ilvl w:val="1"/>
          <w:numId w:val="2"/>
        </w:numPr>
      </w:pPr>
      <w:proofErr w:type="spellStart"/>
      <w:r>
        <w:t>Subitem</w:t>
      </w:r>
      <w:proofErr w:type="spellEnd"/>
    </w:p>
    <w:p w14:paraId="0B75BD9E" w14:textId="77777777" w:rsidR="00975D6F" w:rsidRPr="00E94690" w:rsidRDefault="00975D6F" w:rsidP="00975D6F">
      <w:pPr>
        <w:pStyle w:val="ListParagraph"/>
        <w:numPr>
          <w:ilvl w:val="0"/>
          <w:numId w:val="2"/>
        </w:numPr>
      </w:pPr>
      <w:r w:rsidRPr="00E94690">
        <w:t>Item 2</w:t>
      </w:r>
    </w:p>
    <w:p w14:paraId="3EF81111" w14:textId="77777777" w:rsidR="00975D6F" w:rsidRPr="00E94690" w:rsidRDefault="00975D6F" w:rsidP="00975D6F">
      <w:pPr>
        <w:pStyle w:val="ListParagraph"/>
        <w:numPr>
          <w:ilvl w:val="0"/>
          <w:numId w:val="2"/>
        </w:numPr>
      </w:pPr>
      <w:r w:rsidRPr="00E94690">
        <w:t>Item 3</w:t>
      </w:r>
    </w:p>
    <w:p w14:paraId="4DB39BA2" w14:textId="77777777" w:rsidR="00975D6F" w:rsidRPr="00E94690" w:rsidRDefault="00573B48" w:rsidP="00975D6F">
      <w:proofErr w:type="gramStart"/>
      <w:r w:rsidRPr="00E94690">
        <w:t>s</w:t>
      </w:r>
      <w:r w:rsidR="00975D6F" w:rsidRPr="00E94690">
        <w:t>ome</w:t>
      </w:r>
      <w:proofErr w:type="gramEnd"/>
      <w:r w:rsidR="00975D6F" w:rsidRPr="00E94690">
        <w:t xml:space="preserve"> tables</w:t>
      </w:r>
    </w:p>
    <w:p w14:paraId="7E666340" w14:textId="77777777" w:rsidR="00DD341F" w:rsidRPr="00E94690" w:rsidRDefault="00DD341F" w:rsidP="00DD341F">
      <w:pPr>
        <w:pStyle w:val="Caption"/>
        <w:keepNext/>
      </w:pPr>
      <w:r w:rsidRPr="00E94690">
        <w:t xml:space="preserve">Table </w:t>
      </w:r>
      <w:fldSimple w:instr=" SEQ Table \* ARABIC ">
        <w:r w:rsidRPr="00E94690">
          <w:rPr>
            <w:noProof/>
          </w:rPr>
          <w:t>1</w:t>
        </w:r>
      </w:fldSimple>
      <w:r w:rsidRPr="00E94690">
        <w:t>: Sample table</w:t>
      </w:r>
    </w:p>
    <w:tbl>
      <w:tblPr>
        <w:tblStyle w:val="LightGrid-Accent5"/>
        <w:tblW w:w="0" w:type="auto"/>
        <w:tblLook w:val="04A0" w:firstRow="1" w:lastRow="0" w:firstColumn="1" w:lastColumn="0" w:noHBand="0" w:noVBand="1"/>
      </w:tblPr>
      <w:tblGrid>
        <w:gridCol w:w="2322"/>
        <w:gridCol w:w="2322"/>
        <w:gridCol w:w="2322"/>
        <w:gridCol w:w="2322"/>
      </w:tblGrid>
      <w:tr w:rsidR="00975D6F" w:rsidRPr="00E94690" w14:paraId="0535F567" w14:textId="77777777" w:rsidTr="00DD34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Pr>
          <w:p w14:paraId="38FA8071" w14:textId="77777777" w:rsidR="00975D6F" w:rsidRPr="00E94690" w:rsidRDefault="00975D6F" w:rsidP="00975D6F">
            <w:r w:rsidRPr="00E94690">
              <w:t>Col 1</w:t>
            </w:r>
          </w:p>
        </w:tc>
        <w:tc>
          <w:tcPr>
            <w:tcW w:w="2322" w:type="dxa"/>
          </w:tcPr>
          <w:p w14:paraId="7D1E41FE" w14:textId="77777777" w:rsidR="00975D6F" w:rsidRPr="00E94690" w:rsidRDefault="00975D6F" w:rsidP="00975D6F">
            <w:pPr>
              <w:cnfStyle w:val="100000000000" w:firstRow="1" w:lastRow="0" w:firstColumn="0" w:lastColumn="0" w:oddVBand="0" w:evenVBand="0" w:oddHBand="0" w:evenHBand="0" w:firstRowFirstColumn="0" w:firstRowLastColumn="0" w:lastRowFirstColumn="0" w:lastRowLastColumn="0"/>
            </w:pPr>
            <w:r w:rsidRPr="00E94690">
              <w:t>Col 2</w:t>
            </w:r>
          </w:p>
        </w:tc>
        <w:tc>
          <w:tcPr>
            <w:tcW w:w="2322" w:type="dxa"/>
          </w:tcPr>
          <w:p w14:paraId="0CD6B067" w14:textId="77777777" w:rsidR="00975D6F" w:rsidRPr="00E94690" w:rsidRDefault="00975D6F" w:rsidP="00975D6F">
            <w:pPr>
              <w:cnfStyle w:val="100000000000" w:firstRow="1" w:lastRow="0" w:firstColumn="0" w:lastColumn="0" w:oddVBand="0" w:evenVBand="0" w:oddHBand="0" w:evenHBand="0" w:firstRowFirstColumn="0" w:firstRowLastColumn="0" w:lastRowFirstColumn="0" w:lastRowLastColumn="0"/>
            </w:pPr>
            <w:r w:rsidRPr="00E94690">
              <w:t>Col 3</w:t>
            </w:r>
          </w:p>
        </w:tc>
        <w:tc>
          <w:tcPr>
            <w:tcW w:w="2322" w:type="dxa"/>
          </w:tcPr>
          <w:p w14:paraId="233A0DF3" w14:textId="77777777" w:rsidR="00975D6F" w:rsidRPr="00E94690" w:rsidRDefault="00975D6F" w:rsidP="00975D6F">
            <w:pPr>
              <w:cnfStyle w:val="100000000000" w:firstRow="1" w:lastRow="0" w:firstColumn="0" w:lastColumn="0" w:oddVBand="0" w:evenVBand="0" w:oddHBand="0" w:evenHBand="0" w:firstRowFirstColumn="0" w:firstRowLastColumn="0" w:lastRowFirstColumn="0" w:lastRowLastColumn="0"/>
            </w:pPr>
            <w:r w:rsidRPr="00E94690">
              <w:t>Col 4</w:t>
            </w:r>
          </w:p>
        </w:tc>
      </w:tr>
      <w:tr w:rsidR="00975D6F" w:rsidRPr="00E94690" w14:paraId="60EADEB6" w14:textId="77777777" w:rsidTr="00DD34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Pr>
          <w:p w14:paraId="021426E5" w14:textId="77777777" w:rsidR="00975D6F" w:rsidRPr="00E94690" w:rsidRDefault="00975D6F" w:rsidP="00975D6F"/>
        </w:tc>
        <w:tc>
          <w:tcPr>
            <w:tcW w:w="2322" w:type="dxa"/>
          </w:tcPr>
          <w:p w14:paraId="5A24D4B0" w14:textId="77777777" w:rsidR="00975D6F" w:rsidRPr="00E94690" w:rsidRDefault="00975D6F" w:rsidP="00975D6F">
            <w:pPr>
              <w:cnfStyle w:val="000000100000" w:firstRow="0" w:lastRow="0" w:firstColumn="0" w:lastColumn="0" w:oddVBand="0" w:evenVBand="0" w:oddHBand="1" w:evenHBand="0" w:firstRowFirstColumn="0" w:firstRowLastColumn="0" w:lastRowFirstColumn="0" w:lastRowLastColumn="0"/>
            </w:pPr>
          </w:p>
        </w:tc>
        <w:tc>
          <w:tcPr>
            <w:tcW w:w="2322" w:type="dxa"/>
          </w:tcPr>
          <w:p w14:paraId="5200584D" w14:textId="77777777" w:rsidR="00975D6F" w:rsidRPr="00E94690" w:rsidRDefault="00975D6F" w:rsidP="00975D6F">
            <w:pPr>
              <w:cnfStyle w:val="000000100000" w:firstRow="0" w:lastRow="0" w:firstColumn="0" w:lastColumn="0" w:oddVBand="0" w:evenVBand="0" w:oddHBand="1" w:evenHBand="0" w:firstRowFirstColumn="0" w:firstRowLastColumn="0" w:lastRowFirstColumn="0" w:lastRowLastColumn="0"/>
            </w:pPr>
          </w:p>
        </w:tc>
        <w:tc>
          <w:tcPr>
            <w:tcW w:w="2322" w:type="dxa"/>
          </w:tcPr>
          <w:p w14:paraId="7248762F" w14:textId="77777777" w:rsidR="00975D6F" w:rsidRPr="00E94690" w:rsidRDefault="00975D6F" w:rsidP="00975D6F">
            <w:pPr>
              <w:cnfStyle w:val="000000100000" w:firstRow="0" w:lastRow="0" w:firstColumn="0" w:lastColumn="0" w:oddVBand="0" w:evenVBand="0" w:oddHBand="1" w:evenHBand="0" w:firstRowFirstColumn="0" w:firstRowLastColumn="0" w:lastRowFirstColumn="0" w:lastRowLastColumn="0"/>
            </w:pPr>
          </w:p>
        </w:tc>
      </w:tr>
      <w:tr w:rsidR="00975D6F" w:rsidRPr="00E94690" w14:paraId="4F1535ED" w14:textId="77777777" w:rsidTr="00DD34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Pr>
          <w:p w14:paraId="2D6ECCB4" w14:textId="77777777" w:rsidR="00975D6F" w:rsidRPr="00E94690" w:rsidRDefault="00975D6F" w:rsidP="00975D6F"/>
        </w:tc>
        <w:tc>
          <w:tcPr>
            <w:tcW w:w="2322" w:type="dxa"/>
          </w:tcPr>
          <w:p w14:paraId="0EAFCE0A" w14:textId="77777777" w:rsidR="00975D6F" w:rsidRPr="00E94690" w:rsidRDefault="00975D6F" w:rsidP="00975D6F">
            <w:pPr>
              <w:cnfStyle w:val="000000010000" w:firstRow="0" w:lastRow="0" w:firstColumn="0" w:lastColumn="0" w:oddVBand="0" w:evenVBand="0" w:oddHBand="0" w:evenHBand="1" w:firstRowFirstColumn="0" w:firstRowLastColumn="0" w:lastRowFirstColumn="0" w:lastRowLastColumn="0"/>
            </w:pPr>
          </w:p>
        </w:tc>
        <w:tc>
          <w:tcPr>
            <w:tcW w:w="2322" w:type="dxa"/>
          </w:tcPr>
          <w:p w14:paraId="09801567" w14:textId="77777777" w:rsidR="00975D6F" w:rsidRPr="00E94690" w:rsidRDefault="00975D6F" w:rsidP="00975D6F">
            <w:pPr>
              <w:cnfStyle w:val="000000010000" w:firstRow="0" w:lastRow="0" w:firstColumn="0" w:lastColumn="0" w:oddVBand="0" w:evenVBand="0" w:oddHBand="0" w:evenHBand="1" w:firstRowFirstColumn="0" w:firstRowLastColumn="0" w:lastRowFirstColumn="0" w:lastRowLastColumn="0"/>
            </w:pPr>
          </w:p>
        </w:tc>
        <w:tc>
          <w:tcPr>
            <w:tcW w:w="2322" w:type="dxa"/>
          </w:tcPr>
          <w:p w14:paraId="11C1B3A3" w14:textId="77777777" w:rsidR="00975D6F" w:rsidRPr="00E94690" w:rsidRDefault="00975D6F" w:rsidP="00975D6F">
            <w:pPr>
              <w:cnfStyle w:val="000000010000" w:firstRow="0" w:lastRow="0" w:firstColumn="0" w:lastColumn="0" w:oddVBand="0" w:evenVBand="0" w:oddHBand="0" w:evenHBand="1" w:firstRowFirstColumn="0" w:firstRowLastColumn="0" w:lastRowFirstColumn="0" w:lastRowLastColumn="0"/>
            </w:pPr>
          </w:p>
        </w:tc>
      </w:tr>
    </w:tbl>
    <w:p w14:paraId="7BC2AA66" w14:textId="77777777" w:rsidR="00DD341F" w:rsidRPr="00E94690" w:rsidRDefault="00DD341F" w:rsidP="00975D6F"/>
    <w:p w14:paraId="760FFB12" w14:textId="77777777" w:rsidR="00975D6F" w:rsidRPr="00E94690" w:rsidRDefault="00DD341F" w:rsidP="00975D6F">
      <w:proofErr w:type="gramStart"/>
      <w:r w:rsidRPr="00E94690">
        <w:t>and</w:t>
      </w:r>
      <w:proofErr w:type="gramEnd"/>
      <w:r w:rsidRPr="00E94690">
        <w:t xml:space="preserve"> some figures</w:t>
      </w:r>
      <w:r w:rsidR="00BC622E" w:rsidRPr="00E94690">
        <w:t xml:space="preserve"> like the sample "</w:t>
      </w:r>
      <w:r w:rsidR="00BD705A" w:rsidRPr="00E94690">
        <w:fldChar w:fldCharType="begin"/>
      </w:r>
      <w:r w:rsidR="00BC622E" w:rsidRPr="00E94690">
        <w:instrText xml:space="preserve"> REF _Ref247528762 \h </w:instrText>
      </w:r>
      <w:r w:rsidR="00BD705A" w:rsidRPr="00E94690">
        <w:fldChar w:fldCharType="separate"/>
      </w:r>
      <w:r w:rsidR="00BC622E" w:rsidRPr="00E94690">
        <w:t xml:space="preserve">Figure </w:t>
      </w:r>
      <w:r w:rsidR="00BC622E" w:rsidRPr="00E94690">
        <w:rPr>
          <w:noProof/>
        </w:rPr>
        <w:t>1</w:t>
      </w:r>
      <w:r w:rsidR="00BC622E" w:rsidRPr="00E94690">
        <w:t>: Sample figure</w:t>
      </w:r>
      <w:r w:rsidR="00BD705A" w:rsidRPr="00E94690">
        <w:fldChar w:fldCharType="end"/>
      </w:r>
      <w:r w:rsidR="00BC622E" w:rsidRPr="00E94690">
        <w:t>".</w:t>
      </w:r>
    </w:p>
    <w:p w14:paraId="5E1FD0A8" w14:textId="77777777" w:rsidR="00BB4C44" w:rsidRPr="00E94690" w:rsidRDefault="00BB4C44" w:rsidP="00BB4C44">
      <w:pPr>
        <w:keepNext/>
      </w:pPr>
      <w:r w:rsidRPr="00E94690">
        <w:rPr>
          <w:noProof/>
        </w:rPr>
        <w:lastRenderedPageBreak/>
        <w:drawing>
          <wp:inline distT="0" distB="0" distL="0" distR="0" wp14:editId="15670E3A">
            <wp:extent cx="1524000" cy="152400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524000" cy="1524000"/>
                    </a:xfrm>
                    <a:prstGeom prst="rect">
                      <a:avLst/>
                    </a:prstGeom>
                    <a:noFill/>
                    <a:ln w="9525">
                      <a:noFill/>
                      <a:miter lim="800000"/>
                      <a:headEnd/>
                      <a:tailEnd/>
                    </a:ln>
                  </pic:spPr>
                </pic:pic>
              </a:graphicData>
            </a:graphic>
          </wp:inline>
        </w:drawing>
      </w:r>
    </w:p>
    <w:p w14:paraId="0594A543" w14:textId="77777777" w:rsidR="00DD341F" w:rsidRPr="00E94690" w:rsidRDefault="00BB4C44" w:rsidP="00BB4C44">
      <w:pPr>
        <w:pStyle w:val="Caption"/>
      </w:pPr>
      <w:bookmarkStart w:id="1" w:name="_Ref247528762"/>
      <w:r w:rsidRPr="00E94690">
        <w:t xml:space="preserve">Figure </w:t>
      </w:r>
      <w:fldSimple w:instr=" SEQ Figure \* ARABIC ">
        <w:r w:rsidRPr="00E94690">
          <w:rPr>
            <w:noProof/>
          </w:rPr>
          <w:t>1</w:t>
        </w:r>
      </w:fldSimple>
      <w:r w:rsidRPr="00E94690">
        <w:t>: Sample figure</w:t>
      </w:r>
      <w:bookmarkEnd w:id="1"/>
    </w:p>
    <w:p w14:paraId="3294A1DB" w14:textId="2EFAB415" w:rsidR="00BB4C44" w:rsidRPr="00E94690" w:rsidRDefault="00BB4C44" w:rsidP="00975D6F">
      <w:r w:rsidRPr="00E94690">
        <w:t>There will be no table</w:t>
      </w:r>
      <w:r w:rsidR="00B65B1F" w:rsidRPr="00E94690">
        <w:t>s</w:t>
      </w:r>
      <w:r w:rsidRPr="00E94690">
        <w:t xml:space="preserve"> of contents / tables / figures in </w:t>
      </w:r>
      <w:r w:rsidR="00080395">
        <w:t>a report</w:t>
      </w:r>
      <w:r w:rsidRPr="00E94690">
        <w:t>.</w:t>
      </w:r>
    </w:p>
    <w:p w14:paraId="0B120FF9" w14:textId="77777777" w:rsidR="00BB4C44" w:rsidRDefault="00BB4C44" w:rsidP="00975D6F">
      <w:r w:rsidRPr="00E94690">
        <w:t>You may use footnotes</w:t>
      </w:r>
      <w:r w:rsidRPr="00E94690">
        <w:rPr>
          <w:rStyle w:val="FootnoteReference"/>
        </w:rPr>
        <w:footnoteReference w:id="1"/>
      </w:r>
      <w:r w:rsidRPr="00E94690">
        <w:t xml:space="preserve"> or even endnotes</w:t>
      </w:r>
      <w:r w:rsidRPr="00E94690">
        <w:rPr>
          <w:rStyle w:val="EndnoteReference"/>
        </w:rPr>
        <w:endnoteReference w:id="1"/>
      </w:r>
      <w:r w:rsidRPr="00E94690">
        <w:t xml:space="preserve"> to give some explanations or to refer to some external resources.</w:t>
      </w:r>
      <w:r w:rsidR="00E94690">
        <w:t xml:space="preserve"> Depending on the author's preferences you may </w:t>
      </w:r>
      <w:r w:rsidR="007634D7">
        <w:t>use</w:t>
      </w:r>
      <w:r w:rsidR="00E94690">
        <w:t xml:space="preserve"> </w:t>
      </w:r>
      <w:r w:rsidR="00E94690" w:rsidRPr="00E94690">
        <w:rPr>
          <w:b/>
        </w:rPr>
        <w:t>bold</w:t>
      </w:r>
      <w:r w:rsidR="00E94690">
        <w:t xml:space="preserve"> or </w:t>
      </w:r>
      <w:r w:rsidR="00E94690" w:rsidRPr="00E94690">
        <w:rPr>
          <w:i/>
        </w:rPr>
        <w:t>italic</w:t>
      </w:r>
      <w:r w:rsidR="00E94690">
        <w:t xml:space="preserve"> accentuations and sometimes you </w:t>
      </w:r>
      <w:r w:rsidR="007634D7">
        <w:t>may</w:t>
      </w:r>
      <w:r w:rsidR="00E94690">
        <w:t xml:space="preserve"> even </w:t>
      </w:r>
      <w:r w:rsidR="007634D7">
        <w:t>use</w:t>
      </w:r>
      <w:r w:rsidR="00E94690">
        <w:t xml:space="preserve"> some </w:t>
      </w:r>
      <w:r w:rsidR="007634D7">
        <w:rPr>
          <w:rFonts w:ascii="Courier New" w:hAnsi="Courier New" w:cs="Courier New"/>
          <w:sz w:val="20"/>
          <w:szCs w:val="20"/>
        </w:rPr>
        <w:t>text</w:t>
      </w:r>
      <w:r w:rsidR="00E94690" w:rsidRPr="00E94690">
        <w:rPr>
          <w:rFonts w:ascii="Courier New" w:hAnsi="Courier New" w:cs="Courier New"/>
          <w:sz w:val="20"/>
          <w:szCs w:val="20"/>
        </w:rPr>
        <w:t xml:space="preserve"> written </w:t>
      </w:r>
      <w:r w:rsidR="007634D7">
        <w:rPr>
          <w:rFonts w:ascii="Courier New" w:hAnsi="Courier New" w:cs="Courier New"/>
          <w:sz w:val="20"/>
          <w:szCs w:val="20"/>
        </w:rPr>
        <w:t>using</w:t>
      </w:r>
      <w:r w:rsidR="00E94690" w:rsidRPr="00E94690">
        <w:rPr>
          <w:rFonts w:ascii="Courier New" w:hAnsi="Courier New" w:cs="Courier New"/>
          <w:sz w:val="20"/>
          <w:szCs w:val="20"/>
        </w:rPr>
        <w:t xml:space="preserve"> a different font and size</w:t>
      </w:r>
      <w:r w:rsidR="00E94690">
        <w:t>.</w:t>
      </w:r>
    </w:p>
    <w:p w14:paraId="4EFB8CE3" w14:textId="19F36A7F" w:rsidR="00E94690" w:rsidRPr="00E94690" w:rsidRDefault="00E94690" w:rsidP="00975D6F">
      <w:r>
        <w:t xml:space="preserve">Math or other equations like </w:t>
      </w:r>
      <m:oMath>
        <m:func>
          <m:funcPr>
            <m:ctrlPr>
              <w:rPr>
                <w:rFonts w:ascii="Cambria Math" w:hAnsi="Cambria Math"/>
              </w:rPr>
            </m:ctrlPr>
          </m:funcPr>
          <m:fName>
            <m:r>
              <m:rPr>
                <m:sty m:val="p"/>
              </m:rPr>
              <w:rPr>
                <w:rFonts w:ascii="Cambria Math" w:hAnsi="Cambria Math"/>
              </w:rPr>
              <m:t>cos</m:t>
            </m:r>
          </m:fName>
          <m:e>
            <m:r>
              <w:rPr>
                <w:rFonts w:ascii="Cambria Math" w:eastAsia="Cambria Math" w:hAnsi="Cambria Math" w:cs="Cambria Math"/>
              </w:rPr>
              <m:t>α</m:t>
            </m:r>
          </m:e>
        </m:func>
        <m:r>
          <w:rPr>
            <w:rFonts w:ascii="Cambria Math" w:eastAsia="Cambria Math" w:hAnsi="Cambria Math" w:cs="Cambria Math"/>
          </w:rPr>
          <m:t>+</m:t>
        </m:r>
        <m:func>
          <m:funcPr>
            <m:ctrlPr>
              <w:rPr>
                <w:rFonts w:ascii="Cambria Math" w:hAnsi="Cambria Math"/>
              </w:rPr>
            </m:ctrlPr>
          </m:funcPr>
          <m:fName>
            <m:r>
              <m:rPr>
                <m:sty m:val="p"/>
              </m:rPr>
              <w:rPr>
                <w:rFonts w:ascii="Cambria Math" w:eastAsia="Cambria Math" w:hAnsi="Cambria Math" w:cs="Cambria Math"/>
              </w:rPr>
              <m:t>cos</m:t>
            </m:r>
          </m:fName>
          <m:e>
            <m:r>
              <w:rPr>
                <w:rFonts w:ascii="Cambria Math" w:eastAsia="Cambria Math" w:hAnsi="Cambria Math" w:cs="Cambria Math"/>
              </w:rPr>
              <m:t>β</m:t>
            </m:r>
          </m:e>
        </m:func>
        <m:r>
          <w:rPr>
            <w:rFonts w:ascii="Cambria Math" w:eastAsia="Cambria Math" w:hAnsi="Cambria Math" w:cs="Cambria Math"/>
          </w:rPr>
          <m:t>=2</m:t>
        </m:r>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oMath>
      <w:r>
        <w:t xml:space="preserve"> are part of mathematical </w:t>
      </w:r>
      <w:r w:rsidR="00080395">
        <w:t>reports</w:t>
      </w:r>
      <w:r>
        <w:t xml:space="preserve">. Symbols can be used in any </w:t>
      </w:r>
      <w:proofErr w:type="gramStart"/>
      <w:r w:rsidR="00080395">
        <w:t>report</w:t>
      </w:r>
      <w:r w:rsidR="007634D7">
        <w:t xml:space="preserve"> </w:t>
      </w:r>
      <w:proofErr w:type="gramEnd"/>
      <w:r>
        <w:sym w:font="Wingdings" w:char="F04A"/>
      </w:r>
      <w:r>
        <w:t xml:space="preserve">. </w:t>
      </w:r>
    </w:p>
    <w:p w14:paraId="2358BA9B" w14:textId="1621B395" w:rsidR="00BB4C44" w:rsidRPr="00E94690" w:rsidRDefault="00BB4C44" w:rsidP="00975D6F">
      <w:r w:rsidRPr="00E94690">
        <w:t>In scientific documents you will use references</w:t>
      </w:r>
      <w:r w:rsidR="00BC622E" w:rsidRPr="00E94690">
        <w:t xml:space="preserve"> to other </w:t>
      </w:r>
      <w:r w:rsidR="00080395">
        <w:t>reports</w:t>
      </w:r>
      <w:r w:rsidR="00BC622E" w:rsidRPr="00E94690">
        <w:t xml:space="preserve"> like for example </w:t>
      </w:r>
      <w:sdt>
        <w:sdtPr>
          <w:id w:val="21659772"/>
          <w:citation/>
        </w:sdtPr>
        <w:sdtEndPr/>
        <w:sdtContent>
          <w:r w:rsidR="002038E3">
            <w:fldChar w:fldCharType="begin"/>
          </w:r>
          <w:r w:rsidR="002038E3">
            <w:instrText xml:space="preserve"> CITATION Autxx \l 1031 </w:instrText>
          </w:r>
          <w:r w:rsidR="002038E3">
            <w:fldChar w:fldCharType="separate"/>
          </w:r>
          <w:r w:rsidR="00080395" w:rsidRPr="00080395">
            <w:rPr>
              <w:noProof/>
            </w:rPr>
            <w:t>(Author, 20xx)</w:t>
          </w:r>
          <w:r w:rsidR="002038E3">
            <w:rPr>
              <w:noProof/>
            </w:rPr>
            <w:fldChar w:fldCharType="end"/>
          </w:r>
        </w:sdtContent>
      </w:sdt>
      <w:r w:rsidR="00BC622E" w:rsidRPr="00E94690">
        <w:t xml:space="preserve">. This reference is managed as part of the </w:t>
      </w:r>
      <w:r w:rsidR="00080395">
        <w:t>report’s</w:t>
      </w:r>
      <w:r w:rsidR="00BC622E" w:rsidRPr="00E94690">
        <w:t xml:space="preserve"> sources. The bibliography is the last section of the </w:t>
      </w:r>
      <w:r w:rsidR="00080395">
        <w:t>report</w:t>
      </w:r>
      <w:r w:rsidR="002038E3">
        <w:t xml:space="preserve"> and formatted following ISO690</w:t>
      </w:r>
      <w:r w:rsidR="00BC622E" w:rsidRPr="00E94690">
        <w:t>. It is generated automatically.</w:t>
      </w:r>
    </w:p>
    <w:p w14:paraId="1DFB937E" w14:textId="26C792F9" w:rsidR="00B65B1F" w:rsidRPr="00E94690" w:rsidRDefault="00B65B1F" w:rsidP="00975D6F">
      <w:r w:rsidRPr="00E94690">
        <w:t xml:space="preserve">In case </w:t>
      </w:r>
      <w:r w:rsidR="00080395">
        <w:t>a report</w:t>
      </w:r>
      <w:r w:rsidRPr="00E94690">
        <w:t xml:space="preserve"> is written by several authors or reviewed you may find </w:t>
      </w:r>
      <w:commentRangeStart w:id="2"/>
      <w:r w:rsidRPr="00E94690">
        <w:t xml:space="preserve">comments </w:t>
      </w:r>
      <w:commentRangeEnd w:id="2"/>
      <w:r w:rsidRPr="00E94690">
        <w:rPr>
          <w:rStyle w:val="CommentReference"/>
        </w:rPr>
        <w:commentReference w:id="2"/>
      </w:r>
      <w:ins w:id="3" w:author="Klaus-Peter Eckert" w:date="2009-12-02T14:53:00Z">
        <w:r w:rsidRPr="00E94690">
          <w:t xml:space="preserve"> and track changes</w:t>
        </w:r>
      </w:ins>
      <w:r w:rsidRPr="00E94690">
        <w:t xml:space="preserve"> in the </w:t>
      </w:r>
      <w:r w:rsidR="00080395">
        <w:t>report</w:t>
      </w:r>
      <w:r w:rsidRPr="00E94690">
        <w:t xml:space="preserve">. </w:t>
      </w:r>
    </w:p>
    <w:p w14:paraId="575611AD" w14:textId="77777777" w:rsidR="00BC622E" w:rsidRPr="00E94690" w:rsidRDefault="00BC622E" w:rsidP="00BC622E">
      <w:pPr>
        <w:pStyle w:val="Heading1"/>
        <w:rPr>
          <w:lang w:val="en-GB"/>
        </w:rPr>
      </w:pPr>
      <w:r w:rsidRPr="00E94690">
        <w:rPr>
          <w:lang w:val="en-GB"/>
        </w:rPr>
        <w:t>Content</w:t>
      </w:r>
    </w:p>
    <w:p w14:paraId="1BF10FF0" w14:textId="218E2CE2" w:rsidR="00BC622E" w:rsidRPr="00E94690" w:rsidRDefault="00BC622E" w:rsidP="00BC622E">
      <w:r w:rsidRPr="00E94690">
        <w:t xml:space="preserve">The sample content of the </w:t>
      </w:r>
      <w:r w:rsidR="00080395">
        <w:t>report</w:t>
      </w:r>
      <w:r w:rsidRPr="00E94690">
        <w:t xml:space="preserve"> is generated automatically using http://www.blindtextgenerator.com/. </w:t>
      </w:r>
    </w:p>
    <w:p w14:paraId="09FD27DB" w14:textId="77777777" w:rsidR="00BC622E" w:rsidRPr="00E94690" w:rsidRDefault="00B65B1F" w:rsidP="00BC622E">
      <w:r w:rsidRPr="00E94690">
        <w:t xml:space="preserve">Far </w:t>
      </w:r>
      <w:proofErr w:type="spellStart"/>
      <w:r w:rsidRPr="00E94690">
        <w:t>far</w:t>
      </w:r>
      <w:proofErr w:type="spellEnd"/>
      <w:r w:rsidRPr="00E94690">
        <w:t xml:space="preserve"> away, behind the word mountains, far from the countries </w:t>
      </w:r>
      <w:proofErr w:type="spellStart"/>
      <w:r w:rsidRPr="00E94690">
        <w:t>Vokalia</w:t>
      </w:r>
      <w:proofErr w:type="spellEnd"/>
      <w:r w:rsidRPr="00E94690">
        <w:t xml:space="preserve"> and </w:t>
      </w:r>
      <w:proofErr w:type="spellStart"/>
      <w:r w:rsidRPr="00E94690">
        <w:t>Consonantia</w:t>
      </w:r>
      <w:proofErr w:type="spellEnd"/>
      <w:r w:rsidRPr="00E94690">
        <w:t xml:space="preserve">, there live the blind texts. Separated they live in </w:t>
      </w:r>
      <w:proofErr w:type="spellStart"/>
      <w:r w:rsidRPr="00E94690">
        <w:t>Bookmarksgrove</w:t>
      </w:r>
      <w:proofErr w:type="spellEnd"/>
      <w:r w:rsidRPr="00E94690">
        <w:t xml:space="preserve"> right at the coast of the Semantics, a large language ocean. A small river named </w:t>
      </w:r>
      <w:proofErr w:type="spellStart"/>
      <w:r w:rsidRPr="00E94690">
        <w:t>Duden</w:t>
      </w:r>
      <w:proofErr w:type="spellEnd"/>
      <w:r w:rsidRPr="00E94690">
        <w:t xml:space="preserve"> flows by their place and supplies it with the necessary </w:t>
      </w:r>
      <w:proofErr w:type="spellStart"/>
      <w:r w:rsidRPr="00E94690">
        <w:t>regelialia</w:t>
      </w:r>
      <w:proofErr w:type="spellEnd"/>
      <w:r w:rsidRPr="00E94690">
        <w:t xml:space="preserve">. It is a </w:t>
      </w:r>
      <w:proofErr w:type="spellStart"/>
      <w:r w:rsidRPr="00E94690">
        <w:t>paradisematic</w:t>
      </w:r>
      <w:proofErr w:type="spellEnd"/>
      <w:r w:rsidRPr="00E94690">
        <w:t xml:space="preserve"> country, in which roasted parts of sentences fly into your mouth.</w:t>
      </w:r>
    </w:p>
    <w:p w14:paraId="4FEEC2D7" w14:textId="77777777" w:rsidR="00B65B1F" w:rsidRPr="00E94690" w:rsidRDefault="00B65B1F" w:rsidP="00B65B1F">
      <w:pPr>
        <w:pStyle w:val="Heading2"/>
      </w:pPr>
      <w:r w:rsidRPr="00E94690">
        <w:t>Subsection</w:t>
      </w:r>
    </w:p>
    <w:p w14:paraId="15B59A7C" w14:textId="77777777" w:rsidR="00B65B1F" w:rsidRPr="00E94690" w:rsidRDefault="00B65B1F" w:rsidP="00B65B1F">
      <w:r w:rsidRPr="00E94690">
        <w:t xml:space="preserve">It is a </w:t>
      </w:r>
      <w:proofErr w:type="spellStart"/>
      <w:r w:rsidRPr="00E94690">
        <w:t>paradisematic</w:t>
      </w:r>
      <w:proofErr w:type="spellEnd"/>
      <w:r w:rsidRPr="00E94690">
        <w:t xml:space="preserve"> country, in which roasted parts of sentences fly into your mouth. Even the all-powerful Pointing has no control about the blind texts it is an almost </w:t>
      </w:r>
      <w:proofErr w:type="spellStart"/>
      <w:r w:rsidRPr="00E94690">
        <w:t>unorthographic</w:t>
      </w:r>
      <w:proofErr w:type="spellEnd"/>
      <w:r w:rsidRPr="00E94690">
        <w:t xml:space="preserve"> life</w:t>
      </w:r>
      <w:r w:rsidR="00E94690">
        <w:t>.</w:t>
      </w:r>
      <w:r w:rsidRPr="00E94690">
        <w:t xml:space="preserve"> One day however a small line of blind text by the name of </w:t>
      </w:r>
      <w:proofErr w:type="spellStart"/>
      <w:r w:rsidRPr="00E94690">
        <w:t>Lorem</w:t>
      </w:r>
      <w:proofErr w:type="spellEnd"/>
      <w:r w:rsidRPr="00E94690">
        <w:t xml:space="preserve"> </w:t>
      </w:r>
      <w:proofErr w:type="spellStart"/>
      <w:r w:rsidRPr="00E94690">
        <w:t>Ipsum</w:t>
      </w:r>
      <w:proofErr w:type="spellEnd"/>
      <w:r w:rsidRPr="00E94690">
        <w:t xml:space="preserve"> decided to leave for the far World of Grammar.</w:t>
      </w:r>
    </w:p>
    <w:p w14:paraId="72F43B7E" w14:textId="77777777" w:rsidR="00B65B1F" w:rsidRPr="00E94690" w:rsidRDefault="00B65B1F" w:rsidP="00B65B1F">
      <w:r w:rsidRPr="00E94690">
        <w:t xml:space="preserve">The Big </w:t>
      </w:r>
      <w:proofErr w:type="spellStart"/>
      <w:r w:rsidRPr="00E94690">
        <w:t>Oxmox</w:t>
      </w:r>
      <w:proofErr w:type="spellEnd"/>
      <w:r w:rsidRPr="00E94690">
        <w:t xml:space="preserve"> advised her not to do so, because there were thousands of bad Commas, wild Question Marks and devious </w:t>
      </w:r>
      <w:proofErr w:type="spellStart"/>
      <w:r w:rsidRPr="00E94690">
        <w:t>Semikoli</w:t>
      </w:r>
      <w:proofErr w:type="spellEnd"/>
      <w:r w:rsidRPr="00E94690">
        <w:t xml:space="preserve">, but the Little Blind Text didn’t listen. She packed her seven </w:t>
      </w:r>
      <w:proofErr w:type="spellStart"/>
      <w:r w:rsidRPr="00E94690">
        <w:t>versalia</w:t>
      </w:r>
      <w:proofErr w:type="spellEnd"/>
      <w:r w:rsidRPr="00E94690">
        <w:t xml:space="preserve">, put her initial into the belt and made herself on the way. When she reached the first hills of the Italic Mountains, she had a last view back on the skyline of her hometown </w:t>
      </w:r>
      <w:proofErr w:type="spellStart"/>
      <w:r w:rsidRPr="00E94690">
        <w:t>Bookmarksgrove</w:t>
      </w:r>
      <w:proofErr w:type="spellEnd"/>
      <w:r w:rsidRPr="00E94690">
        <w:t xml:space="preserve">, the </w:t>
      </w:r>
      <w:r w:rsidRPr="00E94690">
        <w:lastRenderedPageBreak/>
        <w:t xml:space="preserve">headline of Alphabet Village and the </w:t>
      </w:r>
      <w:proofErr w:type="spellStart"/>
      <w:r w:rsidRPr="00E94690">
        <w:t>subline</w:t>
      </w:r>
      <w:proofErr w:type="spellEnd"/>
      <w:r w:rsidRPr="00E94690">
        <w:t xml:space="preserve"> of her own road, the Line Lane. </w:t>
      </w:r>
      <w:r w:rsidR="00E94690" w:rsidRPr="00E94690">
        <w:t>Pitiful</w:t>
      </w:r>
      <w:r w:rsidRPr="00E94690">
        <w:t xml:space="preserve"> a </w:t>
      </w:r>
      <w:r w:rsidR="00E94690" w:rsidRPr="00E94690">
        <w:t>rhetoric</w:t>
      </w:r>
      <w:r w:rsidRPr="00E94690">
        <w:t xml:space="preserve"> question ran over her cheek, </w:t>
      </w:r>
      <w:proofErr w:type="gramStart"/>
      <w:r w:rsidRPr="00E94690">
        <w:t>then</w:t>
      </w:r>
      <w:proofErr w:type="gramEnd"/>
      <w:r w:rsidRPr="00E94690">
        <w:t xml:space="preserve"> she continued her way. On her way she met a copy.</w:t>
      </w:r>
    </w:p>
    <w:p w14:paraId="1E9B56AC" w14:textId="77777777" w:rsidR="00B65B1F" w:rsidRPr="00E94690" w:rsidRDefault="00B65B1F" w:rsidP="00B65B1F">
      <w:pPr>
        <w:pStyle w:val="Heading1"/>
        <w:rPr>
          <w:lang w:val="en-GB"/>
        </w:rPr>
      </w:pPr>
      <w:r w:rsidRPr="00E94690">
        <w:rPr>
          <w:lang w:val="en-GB"/>
        </w:rPr>
        <w:t>Next main section</w:t>
      </w:r>
    </w:p>
    <w:p w14:paraId="4858CEBD" w14:textId="77777777" w:rsidR="00B65B1F" w:rsidRPr="00E94690" w:rsidRDefault="00B65B1F" w:rsidP="00573B48">
      <w:pPr>
        <w:jc w:val="both"/>
      </w:pPr>
      <w:r w:rsidRPr="00E94690">
        <w:t>The copy warned the Little Blind Text, that where it came from it would have been rewritten a thousand times and everything that was left from its origin would be the word "and" and the Little Blind Text should turn around and return to its own, safe country.</w:t>
      </w:r>
    </w:p>
    <w:p w14:paraId="120002BA" w14:textId="77777777" w:rsidR="00B65B1F" w:rsidRPr="00E94690" w:rsidRDefault="00B65B1F" w:rsidP="00573B48">
      <w:pPr>
        <w:jc w:val="both"/>
      </w:pPr>
      <w:r w:rsidRPr="00E94690">
        <w:t xml:space="preserve">But nothing the copy said could convince her and so it didn’t take long until a few insidious Copy Writers ambushed her, made her drunk with </w:t>
      </w:r>
      <w:proofErr w:type="spellStart"/>
      <w:r w:rsidRPr="00E94690">
        <w:t>Longe</w:t>
      </w:r>
      <w:proofErr w:type="spellEnd"/>
      <w:r w:rsidRPr="00E94690">
        <w:t xml:space="preserve"> and Parole and dragged her into their agency, where they abused her for their projects again and again. And if she hasn’t been rewritten, then they are still using her. Far </w:t>
      </w:r>
      <w:proofErr w:type="spellStart"/>
      <w:r w:rsidRPr="00E94690">
        <w:t>far</w:t>
      </w:r>
      <w:proofErr w:type="spellEnd"/>
      <w:r w:rsidRPr="00E94690">
        <w:t xml:space="preserve"> away, behind the word mountains, far from the countries </w:t>
      </w:r>
      <w:proofErr w:type="spellStart"/>
      <w:r w:rsidRPr="00E94690">
        <w:t>Vokalia</w:t>
      </w:r>
      <w:proofErr w:type="spellEnd"/>
      <w:r w:rsidRPr="00E94690">
        <w:t xml:space="preserve"> and </w:t>
      </w:r>
      <w:proofErr w:type="spellStart"/>
      <w:r w:rsidRPr="00E94690">
        <w:t>Consonantia</w:t>
      </w:r>
      <w:proofErr w:type="spellEnd"/>
      <w:r w:rsidRPr="00E94690">
        <w:t xml:space="preserve">, there live the blind texts. Separated they live in </w:t>
      </w:r>
      <w:proofErr w:type="spellStart"/>
      <w:r w:rsidRPr="00E94690">
        <w:t>Bookmarksgrove</w:t>
      </w:r>
      <w:proofErr w:type="spellEnd"/>
      <w:r w:rsidRPr="00E94690">
        <w:t xml:space="preserve"> right at the coast of the Semantics, a large language ocean. A small river named </w:t>
      </w:r>
      <w:proofErr w:type="spellStart"/>
      <w:r w:rsidRPr="00E94690">
        <w:t>Duden</w:t>
      </w:r>
      <w:proofErr w:type="spellEnd"/>
      <w:r w:rsidRPr="00E94690">
        <w:t xml:space="preserve"> flows by their place and supplies it with the necessary </w:t>
      </w:r>
      <w:proofErr w:type="spellStart"/>
      <w:r w:rsidRPr="00E94690">
        <w:t>regelialia</w:t>
      </w:r>
      <w:proofErr w:type="spellEnd"/>
      <w:r w:rsidRPr="00E94690">
        <w:t xml:space="preserve">. It is a </w:t>
      </w:r>
      <w:proofErr w:type="spellStart"/>
      <w:r w:rsidRPr="00E94690">
        <w:t>paradisematic</w:t>
      </w:r>
      <w:proofErr w:type="spellEnd"/>
      <w:r w:rsidRPr="00E94690">
        <w:t xml:space="preserve"> country, in which roasted parts of sentences fly into your mouth. Even the all-powerful Pointing has no control about the blind texts it is an almost </w:t>
      </w:r>
      <w:proofErr w:type="spellStart"/>
      <w:r w:rsidRPr="00E94690">
        <w:t>unorthographic</w:t>
      </w:r>
      <w:proofErr w:type="spellEnd"/>
      <w:r w:rsidRPr="00E94690">
        <w:t xml:space="preserve"> life One day however a small line of blind text by the name of </w:t>
      </w:r>
      <w:proofErr w:type="spellStart"/>
      <w:r w:rsidRPr="00E94690">
        <w:t>Lorem</w:t>
      </w:r>
      <w:proofErr w:type="spellEnd"/>
      <w:r w:rsidRPr="00E94690">
        <w:t xml:space="preserve"> </w:t>
      </w:r>
      <w:proofErr w:type="spellStart"/>
      <w:r w:rsidRPr="00E94690">
        <w:t>Ipsum</w:t>
      </w:r>
      <w:proofErr w:type="spellEnd"/>
      <w:r w:rsidRPr="00E94690">
        <w:t xml:space="preserve"> decided to leave for the far World of Grammar. The Big </w:t>
      </w:r>
      <w:proofErr w:type="spellStart"/>
      <w:r w:rsidRPr="00E94690">
        <w:t>Oxmox</w:t>
      </w:r>
      <w:proofErr w:type="spellEnd"/>
      <w:r w:rsidRPr="00E94690">
        <w:t xml:space="preserve"> advised her not to do so, because there were thousands of bad Commas, wild Question Marks and devious </w:t>
      </w:r>
      <w:proofErr w:type="spellStart"/>
      <w:r w:rsidRPr="00E94690">
        <w:t>Semikoli</w:t>
      </w:r>
      <w:proofErr w:type="spellEnd"/>
      <w:r w:rsidRPr="00E94690">
        <w:t xml:space="preserve">, but the Little Blind Text didn’t listen. She packed her seven </w:t>
      </w:r>
      <w:proofErr w:type="spellStart"/>
      <w:r w:rsidRPr="00E94690">
        <w:t>versalia</w:t>
      </w:r>
      <w:proofErr w:type="spellEnd"/>
      <w:r w:rsidRPr="00E94690">
        <w:t xml:space="preserve">, put her initial into the belt and made herself on the way. </w:t>
      </w:r>
    </w:p>
    <w:sdt>
      <w:sdtPr>
        <w:rPr>
          <w:rFonts w:asciiTheme="minorHAnsi" w:eastAsiaTheme="minorEastAsia" w:hAnsiTheme="minorHAnsi" w:cstheme="minorBidi"/>
          <w:b w:val="0"/>
          <w:bCs w:val="0"/>
          <w:color w:val="auto"/>
          <w:sz w:val="22"/>
          <w:szCs w:val="22"/>
          <w:lang w:val="en-US"/>
        </w:rPr>
        <w:id w:val="-214886661"/>
        <w:docPartObj>
          <w:docPartGallery w:val="Bibliographies"/>
          <w:docPartUnique/>
        </w:docPartObj>
      </w:sdtPr>
      <w:sdtEndPr/>
      <w:sdtContent>
        <w:p w14:paraId="257559C9" w14:textId="77777777" w:rsidR="002038E3" w:rsidRDefault="002038E3">
          <w:pPr>
            <w:pStyle w:val="Heading1"/>
          </w:pPr>
          <w:r>
            <w:t>Bibliography</w:t>
          </w:r>
        </w:p>
        <w:sdt>
          <w:sdtPr>
            <w:id w:val="111145805"/>
            <w:bibliography/>
          </w:sdtPr>
          <w:sdtEndPr/>
          <w:sdtContent>
            <w:p w14:paraId="6208EFD5" w14:textId="77777777" w:rsidR="00080395" w:rsidRDefault="002038E3" w:rsidP="00080395">
              <w:pPr>
                <w:pStyle w:val="Bibliography"/>
                <w:rPr>
                  <w:noProof/>
                  <w:lang w:val="en-GB"/>
                </w:rPr>
              </w:pPr>
              <w:r>
                <w:fldChar w:fldCharType="begin"/>
              </w:r>
              <w:r>
                <w:instrText xml:space="preserve"> BIBLIOGRAPHY </w:instrText>
              </w:r>
              <w:r>
                <w:fldChar w:fldCharType="separate"/>
              </w:r>
              <w:r w:rsidR="00080395">
                <w:rPr>
                  <w:b/>
                  <w:bCs/>
                  <w:noProof/>
                  <w:lang w:val="en-GB"/>
                </w:rPr>
                <w:t>Author, Name. 20xx.</w:t>
              </w:r>
              <w:r w:rsidR="00080395">
                <w:rPr>
                  <w:noProof/>
                  <w:lang w:val="en-GB"/>
                </w:rPr>
                <w:t xml:space="preserve"> Title of referenced research paper. </w:t>
              </w:r>
              <w:r w:rsidR="00080395">
                <w:rPr>
                  <w:i/>
                  <w:iCs/>
                  <w:noProof/>
                  <w:lang w:val="en-GB"/>
                </w:rPr>
                <w:t xml:space="preserve">Journal name. </w:t>
              </w:r>
              <w:r w:rsidR="00080395">
                <w:rPr>
                  <w:noProof/>
                  <w:lang w:val="en-GB"/>
                </w:rPr>
                <w:t>20xx, Vols. 20xx-1.</w:t>
              </w:r>
            </w:p>
            <w:p w14:paraId="4B8638B5" w14:textId="77777777" w:rsidR="002038E3" w:rsidRDefault="002038E3" w:rsidP="00080395">
              <w:r>
                <w:rPr>
                  <w:b/>
                  <w:bCs/>
                  <w:noProof/>
                </w:rPr>
                <w:fldChar w:fldCharType="end"/>
              </w:r>
            </w:p>
          </w:sdtContent>
        </w:sdt>
      </w:sdtContent>
    </w:sdt>
    <w:p w14:paraId="773A5F4D" w14:textId="77777777" w:rsidR="00BC622E" w:rsidRPr="00E94690" w:rsidRDefault="00BC622E" w:rsidP="002038E3"/>
    <w:sectPr w:rsidR="00BC622E" w:rsidRPr="00E94690" w:rsidSect="0083776F">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Klaus-Peter Eckert" w:date="2009-12-02T14:52:00Z" w:initials="kpe">
    <w:p w14:paraId="2D998749" w14:textId="77777777" w:rsidR="00E94690" w:rsidRDefault="00E94690">
      <w:pPr>
        <w:pStyle w:val="CommentText"/>
      </w:pPr>
      <w:r>
        <w:rPr>
          <w:rStyle w:val="CommentReference"/>
        </w:rPr>
        <w:annotationRef/>
      </w:r>
      <w:r>
        <w:t>Like this one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1AA61" w14:textId="77777777" w:rsidR="00E94690" w:rsidRDefault="00E94690" w:rsidP="00BB4C44">
      <w:pPr>
        <w:spacing w:after="0" w:line="240" w:lineRule="auto"/>
      </w:pPr>
      <w:r>
        <w:separator/>
      </w:r>
    </w:p>
  </w:endnote>
  <w:endnote w:type="continuationSeparator" w:id="0">
    <w:p w14:paraId="1FB9D303" w14:textId="77777777" w:rsidR="00E94690" w:rsidRDefault="00E94690" w:rsidP="00BB4C44">
      <w:pPr>
        <w:spacing w:after="0" w:line="240" w:lineRule="auto"/>
      </w:pPr>
      <w:r>
        <w:continuationSeparator/>
      </w:r>
    </w:p>
  </w:endnote>
  <w:endnote w:id="1">
    <w:p w14:paraId="2D39D2D0" w14:textId="0C92A02F" w:rsidR="00E94690" w:rsidRPr="00BB4C44" w:rsidRDefault="00E94690">
      <w:pPr>
        <w:pStyle w:val="EndnoteText"/>
      </w:pPr>
      <w:r w:rsidRPr="00BB4C44">
        <w:rPr>
          <w:rStyle w:val="EndnoteReference"/>
        </w:rPr>
        <w:endnoteRef/>
      </w:r>
      <w:r w:rsidRPr="00BB4C44">
        <w:t xml:space="preserve"> This is an endnote</w:t>
      </w:r>
      <w:r w:rsidR="005945AA">
        <w:t>. If you ar</w:t>
      </w:r>
      <w:r w:rsidR="002038E3">
        <w:t>e missing headers or footers</w:t>
      </w:r>
      <w:r w:rsidR="005945AA">
        <w:t xml:space="preserve"> with page numbers: typically such elements are included in the final journal or book and not in the </w:t>
      </w:r>
      <w:r w:rsidR="00080395">
        <w:t>report</w:t>
      </w:r>
      <w:r w:rsidR="005945AA">
        <w:t xml:space="preserve"> itself.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57235" w14:textId="77777777" w:rsidR="00E94690" w:rsidRDefault="00E94690" w:rsidP="00BB4C44">
      <w:pPr>
        <w:spacing w:after="0" w:line="240" w:lineRule="auto"/>
      </w:pPr>
      <w:r>
        <w:separator/>
      </w:r>
    </w:p>
  </w:footnote>
  <w:footnote w:type="continuationSeparator" w:id="0">
    <w:p w14:paraId="39419398" w14:textId="77777777" w:rsidR="00E94690" w:rsidRDefault="00E94690" w:rsidP="00BB4C44">
      <w:pPr>
        <w:spacing w:after="0" w:line="240" w:lineRule="auto"/>
      </w:pPr>
      <w:r>
        <w:continuationSeparator/>
      </w:r>
    </w:p>
  </w:footnote>
  <w:footnote w:id="1">
    <w:p w14:paraId="23F09352" w14:textId="77777777" w:rsidR="00E94690" w:rsidRPr="00BB4C44" w:rsidRDefault="00E94690">
      <w:pPr>
        <w:pStyle w:val="FootnoteText"/>
      </w:pPr>
      <w:r w:rsidRPr="00BB4C44">
        <w:rPr>
          <w:rStyle w:val="FootnoteReference"/>
        </w:rPr>
        <w:footnoteRef/>
      </w:r>
      <w:r w:rsidRPr="00BB4C44">
        <w:t xml:space="preserve"> This is a footnote</w:t>
      </w:r>
      <w:r>
        <w:t xml:space="preserve"> referring to http://someDomain/someURL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FE3883"/>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64A31E5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9E417B7"/>
    <w:multiLevelType w:val="multilevel"/>
    <w:tmpl w:val="5212E1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5FC256F"/>
    <w:multiLevelType w:val="hybridMultilevel"/>
    <w:tmpl w:val="872E6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D6F"/>
    <w:rsid w:val="00080395"/>
    <w:rsid w:val="002038E3"/>
    <w:rsid w:val="00573B48"/>
    <w:rsid w:val="005945AA"/>
    <w:rsid w:val="007634D7"/>
    <w:rsid w:val="0083776F"/>
    <w:rsid w:val="00937D1F"/>
    <w:rsid w:val="00975D6F"/>
    <w:rsid w:val="00B36158"/>
    <w:rsid w:val="00B65B1F"/>
    <w:rsid w:val="00BB4C44"/>
    <w:rsid w:val="00BC622E"/>
    <w:rsid w:val="00BD705A"/>
    <w:rsid w:val="00D02B86"/>
    <w:rsid w:val="00DD341F"/>
    <w:rsid w:val="00E946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4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5D6F"/>
    <w:pPr>
      <w:keepNext/>
      <w:keepLines/>
      <w:numPr>
        <w:numId w:val="4"/>
      </w:numPr>
      <w:spacing w:before="480" w:after="0"/>
      <w:outlineLvl w:val="0"/>
    </w:pPr>
    <w:rPr>
      <w:rFonts w:asciiTheme="majorHAnsi" w:eastAsiaTheme="majorEastAsia" w:hAnsiTheme="majorHAnsi" w:cstheme="majorBidi"/>
      <w:b/>
      <w:bCs/>
      <w:color w:val="376092" w:themeColor="accent1" w:themeShade="BF"/>
      <w:sz w:val="28"/>
      <w:szCs w:val="28"/>
      <w:lang w:val="de-DE"/>
    </w:rPr>
  </w:style>
  <w:style w:type="paragraph" w:styleId="Heading2">
    <w:name w:val="heading 2"/>
    <w:basedOn w:val="Normal"/>
    <w:next w:val="Normal"/>
    <w:link w:val="Heading2Char"/>
    <w:uiPriority w:val="9"/>
    <w:unhideWhenUsed/>
    <w:qFormat/>
    <w:rsid w:val="00B65B1F"/>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65B1F"/>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65B1F"/>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65B1F"/>
    <w:pPr>
      <w:keepNext/>
      <w:keepLines/>
      <w:numPr>
        <w:ilvl w:val="4"/>
        <w:numId w:val="4"/>
      </w:numPr>
      <w:spacing w:before="200" w:after="0"/>
      <w:outlineLvl w:val="4"/>
    </w:pPr>
    <w:rPr>
      <w:rFonts w:asciiTheme="majorHAnsi" w:eastAsiaTheme="majorEastAsia" w:hAnsiTheme="majorHAnsi" w:cstheme="majorBidi"/>
      <w:color w:val="254061" w:themeColor="accent1" w:themeShade="7F"/>
    </w:rPr>
  </w:style>
  <w:style w:type="paragraph" w:styleId="Heading6">
    <w:name w:val="heading 6"/>
    <w:basedOn w:val="Normal"/>
    <w:next w:val="Normal"/>
    <w:link w:val="Heading6Char"/>
    <w:uiPriority w:val="9"/>
    <w:semiHidden/>
    <w:unhideWhenUsed/>
    <w:qFormat/>
    <w:rsid w:val="00B65B1F"/>
    <w:pPr>
      <w:keepNext/>
      <w:keepLines/>
      <w:numPr>
        <w:ilvl w:val="5"/>
        <w:numId w:val="4"/>
      </w:numPr>
      <w:spacing w:before="200" w:after="0"/>
      <w:outlineLvl w:val="5"/>
    </w:pPr>
    <w:rPr>
      <w:rFonts w:asciiTheme="majorHAnsi" w:eastAsiaTheme="majorEastAsia" w:hAnsiTheme="majorHAnsi" w:cstheme="majorBidi"/>
      <w:i/>
      <w:iCs/>
      <w:color w:val="254061" w:themeColor="accent1" w:themeShade="7F"/>
    </w:rPr>
  </w:style>
  <w:style w:type="paragraph" w:styleId="Heading7">
    <w:name w:val="heading 7"/>
    <w:basedOn w:val="Normal"/>
    <w:next w:val="Normal"/>
    <w:link w:val="Heading7Char"/>
    <w:uiPriority w:val="9"/>
    <w:semiHidden/>
    <w:unhideWhenUsed/>
    <w:qFormat/>
    <w:rsid w:val="00B65B1F"/>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65B1F"/>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65B1F"/>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75D6F"/>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975D6F"/>
    <w:rPr>
      <w:rFonts w:asciiTheme="majorHAnsi" w:eastAsiaTheme="majorEastAsia" w:hAnsiTheme="majorHAnsi" w:cstheme="majorBidi"/>
      <w:color w:val="17375E" w:themeColor="text2" w:themeShade="BF"/>
      <w:spacing w:val="5"/>
      <w:kern w:val="28"/>
      <w:sz w:val="52"/>
      <w:szCs w:val="52"/>
    </w:rPr>
  </w:style>
  <w:style w:type="character" w:customStyle="1" w:styleId="Heading1Char">
    <w:name w:val="Heading 1 Char"/>
    <w:basedOn w:val="DefaultParagraphFont"/>
    <w:link w:val="Heading1"/>
    <w:uiPriority w:val="9"/>
    <w:rsid w:val="00975D6F"/>
    <w:rPr>
      <w:rFonts w:asciiTheme="majorHAnsi" w:eastAsiaTheme="majorEastAsia" w:hAnsiTheme="majorHAnsi" w:cstheme="majorBidi"/>
      <w:b/>
      <w:bCs/>
      <w:color w:val="376092" w:themeColor="accent1" w:themeShade="BF"/>
      <w:sz w:val="28"/>
      <w:szCs w:val="28"/>
      <w:lang w:val="de-DE"/>
    </w:rPr>
  </w:style>
  <w:style w:type="paragraph" w:styleId="ListParagraph">
    <w:name w:val="List Paragraph"/>
    <w:basedOn w:val="Normal"/>
    <w:uiPriority w:val="34"/>
    <w:qFormat/>
    <w:rsid w:val="00975D6F"/>
    <w:pPr>
      <w:ind w:left="720"/>
      <w:contextualSpacing/>
    </w:pPr>
  </w:style>
  <w:style w:type="table" w:styleId="TableGrid">
    <w:name w:val="Table Grid"/>
    <w:basedOn w:val="TableNormal"/>
    <w:uiPriority w:val="59"/>
    <w:rsid w:val="00975D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975D6F"/>
    <w:pPr>
      <w:spacing w:after="0" w:line="240" w:lineRule="auto"/>
    </w:pPr>
    <w:rPr>
      <w:color w:val="31859C"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5">
    <w:name w:val="Light Grid Accent 5"/>
    <w:basedOn w:val="TableNormal"/>
    <w:uiPriority w:val="62"/>
    <w:rsid w:val="00DD341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Caption">
    <w:name w:val="caption"/>
    <w:basedOn w:val="Normal"/>
    <w:next w:val="Normal"/>
    <w:uiPriority w:val="35"/>
    <w:unhideWhenUsed/>
    <w:qFormat/>
    <w:rsid w:val="00DD341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BB4C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C44"/>
    <w:rPr>
      <w:rFonts w:ascii="Tahoma" w:hAnsi="Tahoma" w:cs="Tahoma"/>
      <w:sz w:val="16"/>
      <w:szCs w:val="16"/>
    </w:rPr>
  </w:style>
  <w:style w:type="paragraph" w:styleId="FootnoteText">
    <w:name w:val="footnote text"/>
    <w:basedOn w:val="Normal"/>
    <w:link w:val="FootnoteTextChar"/>
    <w:uiPriority w:val="99"/>
    <w:semiHidden/>
    <w:unhideWhenUsed/>
    <w:rsid w:val="00BB4C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4C44"/>
    <w:rPr>
      <w:sz w:val="20"/>
      <w:szCs w:val="20"/>
    </w:rPr>
  </w:style>
  <w:style w:type="character" w:styleId="FootnoteReference">
    <w:name w:val="footnote reference"/>
    <w:basedOn w:val="DefaultParagraphFont"/>
    <w:uiPriority w:val="99"/>
    <w:semiHidden/>
    <w:unhideWhenUsed/>
    <w:rsid w:val="00BB4C44"/>
    <w:rPr>
      <w:vertAlign w:val="superscript"/>
    </w:rPr>
  </w:style>
  <w:style w:type="paragraph" w:styleId="EndnoteText">
    <w:name w:val="endnote text"/>
    <w:basedOn w:val="Normal"/>
    <w:link w:val="EndnoteTextChar"/>
    <w:uiPriority w:val="99"/>
    <w:semiHidden/>
    <w:unhideWhenUsed/>
    <w:rsid w:val="00BB4C4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4C44"/>
    <w:rPr>
      <w:sz w:val="20"/>
      <w:szCs w:val="20"/>
    </w:rPr>
  </w:style>
  <w:style w:type="character" w:styleId="EndnoteReference">
    <w:name w:val="endnote reference"/>
    <w:basedOn w:val="DefaultParagraphFont"/>
    <w:uiPriority w:val="99"/>
    <w:semiHidden/>
    <w:unhideWhenUsed/>
    <w:rsid w:val="00BB4C44"/>
    <w:rPr>
      <w:vertAlign w:val="superscript"/>
    </w:rPr>
  </w:style>
  <w:style w:type="paragraph" w:styleId="Bibliography">
    <w:name w:val="Bibliography"/>
    <w:basedOn w:val="Normal"/>
    <w:next w:val="Normal"/>
    <w:uiPriority w:val="37"/>
    <w:unhideWhenUsed/>
    <w:rsid w:val="00BC622E"/>
  </w:style>
  <w:style w:type="paragraph" w:styleId="Subtitle">
    <w:name w:val="Subtitle"/>
    <w:basedOn w:val="Normal"/>
    <w:next w:val="Normal"/>
    <w:link w:val="SubtitleChar"/>
    <w:uiPriority w:val="11"/>
    <w:qFormat/>
    <w:rsid w:val="00BC62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C622E"/>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semiHidden/>
    <w:unhideWhenUsed/>
    <w:rsid w:val="00B65B1F"/>
    <w:rPr>
      <w:sz w:val="16"/>
      <w:szCs w:val="16"/>
    </w:rPr>
  </w:style>
  <w:style w:type="paragraph" w:styleId="CommentText">
    <w:name w:val="annotation text"/>
    <w:basedOn w:val="Normal"/>
    <w:link w:val="CommentTextChar"/>
    <w:uiPriority w:val="99"/>
    <w:semiHidden/>
    <w:unhideWhenUsed/>
    <w:rsid w:val="00B65B1F"/>
    <w:pPr>
      <w:spacing w:line="240" w:lineRule="auto"/>
    </w:pPr>
    <w:rPr>
      <w:sz w:val="20"/>
      <w:szCs w:val="20"/>
    </w:rPr>
  </w:style>
  <w:style w:type="character" w:customStyle="1" w:styleId="CommentTextChar">
    <w:name w:val="Comment Text Char"/>
    <w:basedOn w:val="DefaultParagraphFont"/>
    <w:link w:val="CommentText"/>
    <w:uiPriority w:val="99"/>
    <w:semiHidden/>
    <w:rsid w:val="00B65B1F"/>
    <w:rPr>
      <w:sz w:val="20"/>
      <w:szCs w:val="20"/>
    </w:rPr>
  </w:style>
  <w:style w:type="paragraph" w:styleId="CommentSubject">
    <w:name w:val="annotation subject"/>
    <w:basedOn w:val="CommentText"/>
    <w:next w:val="CommentText"/>
    <w:link w:val="CommentSubjectChar"/>
    <w:uiPriority w:val="99"/>
    <w:semiHidden/>
    <w:unhideWhenUsed/>
    <w:rsid w:val="00B65B1F"/>
    <w:rPr>
      <w:b/>
      <w:bCs/>
    </w:rPr>
  </w:style>
  <w:style w:type="character" w:customStyle="1" w:styleId="CommentSubjectChar">
    <w:name w:val="Comment Subject Char"/>
    <w:basedOn w:val="CommentTextChar"/>
    <w:link w:val="CommentSubject"/>
    <w:uiPriority w:val="99"/>
    <w:semiHidden/>
    <w:rsid w:val="00B65B1F"/>
    <w:rPr>
      <w:b/>
      <w:bCs/>
      <w:sz w:val="20"/>
      <w:szCs w:val="20"/>
    </w:rPr>
  </w:style>
  <w:style w:type="character" w:customStyle="1" w:styleId="Heading2Char">
    <w:name w:val="Heading 2 Char"/>
    <w:basedOn w:val="DefaultParagraphFont"/>
    <w:link w:val="Heading2"/>
    <w:uiPriority w:val="9"/>
    <w:rsid w:val="00B65B1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65B1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65B1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65B1F"/>
    <w:rPr>
      <w:rFonts w:asciiTheme="majorHAnsi" w:eastAsiaTheme="majorEastAsia" w:hAnsiTheme="majorHAnsi" w:cstheme="majorBidi"/>
      <w:color w:val="254061" w:themeColor="accent1" w:themeShade="7F"/>
    </w:rPr>
  </w:style>
  <w:style w:type="character" w:customStyle="1" w:styleId="Heading6Char">
    <w:name w:val="Heading 6 Char"/>
    <w:basedOn w:val="DefaultParagraphFont"/>
    <w:link w:val="Heading6"/>
    <w:uiPriority w:val="9"/>
    <w:semiHidden/>
    <w:rsid w:val="00B65B1F"/>
    <w:rPr>
      <w:rFonts w:asciiTheme="majorHAnsi" w:eastAsiaTheme="majorEastAsia" w:hAnsiTheme="majorHAnsi" w:cstheme="majorBidi"/>
      <w:i/>
      <w:iCs/>
      <w:color w:val="254061" w:themeColor="accent1" w:themeShade="7F"/>
    </w:rPr>
  </w:style>
  <w:style w:type="character" w:customStyle="1" w:styleId="Heading7Char">
    <w:name w:val="Heading 7 Char"/>
    <w:basedOn w:val="DefaultParagraphFont"/>
    <w:link w:val="Heading7"/>
    <w:uiPriority w:val="9"/>
    <w:semiHidden/>
    <w:rsid w:val="00B65B1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65B1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65B1F"/>
    <w:rPr>
      <w:rFonts w:asciiTheme="majorHAnsi" w:eastAsiaTheme="majorEastAsia" w:hAnsiTheme="majorHAnsi" w:cstheme="majorBidi"/>
      <w:i/>
      <w:iCs/>
      <w:color w:val="404040" w:themeColor="text1" w:themeTint="BF"/>
      <w:sz w:val="20"/>
      <w:szCs w:val="20"/>
    </w:rPr>
  </w:style>
  <w:style w:type="paragraph" w:styleId="NormalWeb">
    <w:name w:val="Normal (Web)"/>
    <w:basedOn w:val="Normal"/>
    <w:uiPriority w:val="99"/>
    <w:semiHidden/>
    <w:unhideWhenUsed/>
    <w:rsid w:val="00B65B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E9469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5D6F"/>
    <w:pPr>
      <w:keepNext/>
      <w:keepLines/>
      <w:numPr>
        <w:numId w:val="4"/>
      </w:numPr>
      <w:spacing w:before="480" w:after="0"/>
      <w:outlineLvl w:val="0"/>
    </w:pPr>
    <w:rPr>
      <w:rFonts w:asciiTheme="majorHAnsi" w:eastAsiaTheme="majorEastAsia" w:hAnsiTheme="majorHAnsi" w:cstheme="majorBidi"/>
      <w:b/>
      <w:bCs/>
      <w:color w:val="376092" w:themeColor="accent1" w:themeShade="BF"/>
      <w:sz w:val="28"/>
      <w:szCs w:val="28"/>
      <w:lang w:val="de-DE"/>
    </w:rPr>
  </w:style>
  <w:style w:type="paragraph" w:styleId="Heading2">
    <w:name w:val="heading 2"/>
    <w:basedOn w:val="Normal"/>
    <w:next w:val="Normal"/>
    <w:link w:val="Heading2Char"/>
    <w:uiPriority w:val="9"/>
    <w:unhideWhenUsed/>
    <w:qFormat/>
    <w:rsid w:val="00B65B1F"/>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65B1F"/>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65B1F"/>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65B1F"/>
    <w:pPr>
      <w:keepNext/>
      <w:keepLines/>
      <w:numPr>
        <w:ilvl w:val="4"/>
        <w:numId w:val="4"/>
      </w:numPr>
      <w:spacing w:before="200" w:after="0"/>
      <w:outlineLvl w:val="4"/>
    </w:pPr>
    <w:rPr>
      <w:rFonts w:asciiTheme="majorHAnsi" w:eastAsiaTheme="majorEastAsia" w:hAnsiTheme="majorHAnsi" w:cstheme="majorBidi"/>
      <w:color w:val="254061" w:themeColor="accent1" w:themeShade="7F"/>
    </w:rPr>
  </w:style>
  <w:style w:type="paragraph" w:styleId="Heading6">
    <w:name w:val="heading 6"/>
    <w:basedOn w:val="Normal"/>
    <w:next w:val="Normal"/>
    <w:link w:val="Heading6Char"/>
    <w:uiPriority w:val="9"/>
    <w:semiHidden/>
    <w:unhideWhenUsed/>
    <w:qFormat/>
    <w:rsid w:val="00B65B1F"/>
    <w:pPr>
      <w:keepNext/>
      <w:keepLines/>
      <w:numPr>
        <w:ilvl w:val="5"/>
        <w:numId w:val="4"/>
      </w:numPr>
      <w:spacing w:before="200" w:after="0"/>
      <w:outlineLvl w:val="5"/>
    </w:pPr>
    <w:rPr>
      <w:rFonts w:asciiTheme="majorHAnsi" w:eastAsiaTheme="majorEastAsia" w:hAnsiTheme="majorHAnsi" w:cstheme="majorBidi"/>
      <w:i/>
      <w:iCs/>
      <w:color w:val="254061" w:themeColor="accent1" w:themeShade="7F"/>
    </w:rPr>
  </w:style>
  <w:style w:type="paragraph" w:styleId="Heading7">
    <w:name w:val="heading 7"/>
    <w:basedOn w:val="Normal"/>
    <w:next w:val="Normal"/>
    <w:link w:val="Heading7Char"/>
    <w:uiPriority w:val="9"/>
    <w:semiHidden/>
    <w:unhideWhenUsed/>
    <w:qFormat/>
    <w:rsid w:val="00B65B1F"/>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65B1F"/>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65B1F"/>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75D6F"/>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975D6F"/>
    <w:rPr>
      <w:rFonts w:asciiTheme="majorHAnsi" w:eastAsiaTheme="majorEastAsia" w:hAnsiTheme="majorHAnsi" w:cstheme="majorBidi"/>
      <w:color w:val="17375E" w:themeColor="text2" w:themeShade="BF"/>
      <w:spacing w:val="5"/>
      <w:kern w:val="28"/>
      <w:sz w:val="52"/>
      <w:szCs w:val="52"/>
    </w:rPr>
  </w:style>
  <w:style w:type="character" w:customStyle="1" w:styleId="Heading1Char">
    <w:name w:val="Heading 1 Char"/>
    <w:basedOn w:val="DefaultParagraphFont"/>
    <w:link w:val="Heading1"/>
    <w:uiPriority w:val="9"/>
    <w:rsid w:val="00975D6F"/>
    <w:rPr>
      <w:rFonts w:asciiTheme="majorHAnsi" w:eastAsiaTheme="majorEastAsia" w:hAnsiTheme="majorHAnsi" w:cstheme="majorBidi"/>
      <w:b/>
      <w:bCs/>
      <w:color w:val="376092" w:themeColor="accent1" w:themeShade="BF"/>
      <w:sz w:val="28"/>
      <w:szCs w:val="28"/>
      <w:lang w:val="de-DE"/>
    </w:rPr>
  </w:style>
  <w:style w:type="paragraph" w:styleId="ListParagraph">
    <w:name w:val="List Paragraph"/>
    <w:basedOn w:val="Normal"/>
    <w:uiPriority w:val="34"/>
    <w:qFormat/>
    <w:rsid w:val="00975D6F"/>
    <w:pPr>
      <w:ind w:left="720"/>
      <w:contextualSpacing/>
    </w:pPr>
  </w:style>
  <w:style w:type="table" w:styleId="TableGrid">
    <w:name w:val="Table Grid"/>
    <w:basedOn w:val="TableNormal"/>
    <w:uiPriority w:val="59"/>
    <w:rsid w:val="00975D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975D6F"/>
    <w:pPr>
      <w:spacing w:after="0" w:line="240" w:lineRule="auto"/>
    </w:pPr>
    <w:rPr>
      <w:color w:val="31859C"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5">
    <w:name w:val="Light Grid Accent 5"/>
    <w:basedOn w:val="TableNormal"/>
    <w:uiPriority w:val="62"/>
    <w:rsid w:val="00DD341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Caption">
    <w:name w:val="caption"/>
    <w:basedOn w:val="Normal"/>
    <w:next w:val="Normal"/>
    <w:uiPriority w:val="35"/>
    <w:unhideWhenUsed/>
    <w:qFormat/>
    <w:rsid w:val="00DD341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BB4C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C44"/>
    <w:rPr>
      <w:rFonts w:ascii="Tahoma" w:hAnsi="Tahoma" w:cs="Tahoma"/>
      <w:sz w:val="16"/>
      <w:szCs w:val="16"/>
    </w:rPr>
  </w:style>
  <w:style w:type="paragraph" w:styleId="FootnoteText">
    <w:name w:val="footnote text"/>
    <w:basedOn w:val="Normal"/>
    <w:link w:val="FootnoteTextChar"/>
    <w:uiPriority w:val="99"/>
    <w:semiHidden/>
    <w:unhideWhenUsed/>
    <w:rsid w:val="00BB4C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4C44"/>
    <w:rPr>
      <w:sz w:val="20"/>
      <w:szCs w:val="20"/>
    </w:rPr>
  </w:style>
  <w:style w:type="character" w:styleId="FootnoteReference">
    <w:name w:val="footnote reference"/>
    <w:basedOn w:val="DefaultParagraphFont"/>
    <w:uiPriority w:val="99"/>
    <w:semiHidden/>
    <w:unhideWhenUsed/>
    <w:rsid w:val="00BB4C44"/>
    <w:rPr>
      <w:vertAlign w:val="superscript"/>
    </w:rPr>
  </w:style>
  <w:style w:type="paragraph" w:styleId="EndnoteText">
    <w:name w:val="endnote text"/>
    <w:basedOn w:val="Normal"/>
    <w:link w:val="EndnoteTextChar"/>
    <w:uiPriority w:val="99"/>
    <w:semiHidden/>
    <w:unhideWhenUsed/>
    <w:rsid w:val="00BB4C4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4C44"/>
    <w:rPr>
      <w:sz w:val="20"/>
      <w:szCs w:val="20"/>
    </w:rPr>
  </w:style>
  <w:style w:type="character" w:styleId="EndnoteReference">
    <w:name w:val="endnote reference"/>
    <w:basedOn w:val="DefaultParagraphFont"/>
    <w:uiPriority w:val="99"/>
    <w:semiHidden/>
    <w:unhideWhenUsed/>
    <w:rsid w:val="00BB4C44"/>
    <w:rPr>
      <w:vertAlign w:val="superscript"/>
    </w:rPr>
  </w:style>
  <w:style w:type="paragraph" w:styleId="Bibliography">
    <w:name w:val="Bibliography"/>
    <w:basedOn w:val="Normal"/>
    <w:next w:val="Normal"/>
    <w:uiPriority w:val="37"/>
    <w:unhideWhenUsed/>
    <w:rsid w:val="00BC622E"/>
  </w:style>
  <w:style w:type="paragraph" w:styleId="Subtitle">
    <w:name w:val="Subtitle"/>
    <w:basedOn w:val="Normal"/>
    <w:next w:val="Normal"/>
    <w:link w:val="SubtitleChar"/>
    <w:uiPriority w:val="11"/>
    <w:qFormat/>
    <w:rsid w:val="00BC62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C622E"/>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semiHidden/>
    <w:unhideWhenUsed/>
    <w:rsid w:val="00B65B1F"/>
    <w:rPr>
      <w:sz w:val="16"/>
      <w:szCs w:val="16"/>
    </w:rPr>
  </w:style>
  <w:style w:type="paragraph" w:styleId="CommentText">
    <w:name w:val="annotation text"/>
    <w:basedOn w:val="Normal"/>
    <w:link w:val="CommentTextChar"/>
    <w:uiPriority w:val="99"/>
    <w:semiHidden/>
    <w:unhideWhenUsed/>
    <w:rsid w:val="00B65B1F"/>
    <w:pPr>
      <w:spacing w:line="240" w:lineRule="auto"/>
    </w:pPr>
    <w:rPr>
      <w:sz w:val="20"/>
      <w:szCs w:val="20"/>
    </w:rPr>
  </w:style>
  <w:style w:type="character" w:customStyle="1" w:styleId="CommentTextChar">
    <w:name w:val="Comment Text Char"/>
    <w:basedOn w:val="DefaultParagraphFont"/>
    <w:link w:val="CommentText"/>
    <w:uiPriority w:val="99"/>
    <w:semiHidden/>
    <w:rsid w:val="00B65B1F"/>
    <w:rPr>
      <w:sz w:val="20"/>
      <w:szCs w:val="20"/>
    </w:rPr>
  </w:style>
  <w:style w:type="paragraph" w:styleId="CommentSubject">
    <w:name w:val="annotation subject"/>
    <w:basedOn w:val="CommentText"/>
    <w:next w:val="CommentText"/>
    <w:link w:val="CommentSubjectChar"/>
    <w:uiPriority w:val="99"/>
    <w:semiHidden/>
    <w:unhideWhenUsed/>
    <w:rsid w:val="00B65B1F"/>
    <w:rPr>
      <w:b/>
      <w:bCs/>
    </w:rPr>
  </w:style>
  <w:style w:type="character" w:customStyle="1" w:styleId="CommentSubjectChar">
    <w:name w:val="Comment Subject Char"/>
    <w:basedOn w:val="CommentTextChar"/>
    <w:link w:val="CommentSubject"/>
    <w:uiPriority w:val="99"/>
    <w:semiHidden/>
    <w:rsid w:val="00B65B1F"/>
    <w:rPr>
      <w:b/>
      <w:bCs/>
      <w:sz w:val="20"/>
      <w:szCs w:val="20"/>
    </w:rPr>
  </w:style>
  <w:style w:type="character" w:customStyle="1" w:styleId="Heading2Char">
    <w:name w:val="Heading 2 Char"/>
    <w:basedOn w:val="DefaultParagraphFont"/>
    <w:link w:val="Heading2"/>
    <w:uiPriority w:val="9"/>
    <w:rsid w:val="00B65B1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65B1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65B1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65B1F"/>
    <w:rPr>
      <w:rFonts w:asciiTheme="majorHAnsi" w:eastAsiaTheme="majorEastAsia" w:hAnsiTheme="majorHAnsi" w:cstheme="majorBidi"/>
      <w:color w:val="254061" w:themeColor="accent1" w:themeShade="7F"/>
    </w:rPr>
  </w:style>
  <w:style w:type="character" w:customStyle="1" w:styleId="Heading6Char">
    <w:name w:val="Heading 6 Char"/>
    <w:basedOn w:val="DefaultParagraphFont"/>
    <w:link w:val="Heading6"/>
    <w:uiPriority w:val="9"/>
    <w:semiHidden/>
    <w:rsid w:val="00B65B1F"/>
    <w:rPr>
      <w:rFonts w:asciiTheme="majorHAnsi" w:eastAsiaTheme="majorEastAsia" w:hAnsiTheme="majorHAnsi" w:cstheme="majorBidi"/>
      <w:i/>
      <w:iCs/>
      <w:color w:val="254061" w:themeColor="accent1" w:themeShade="7F"/>
    </w:rPr>
  </w:style>
  <w:style w:type="character" w:customStyle="1" w:styleId="Heading7Char">
    <w:name w:val="Heading 7 Char"/>
    <w:basedOn w:val="DefaultParagraphFont"/>
    <w:link w:val="Heading7"/>
    <w:uiPriority w:val="9"/>
    <w:semiHidden/>
    <w:rsid w:val="00B65B1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65B1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65B1F"/>
    <w:rPr>
      <w:rFonts w:asciiTheme="majorHAnsi" w:eastAsiaTheme="majorEastAsia" w:hAnsiTheme="majorHAnsi" w:cstheme="majorBidi"/>
      <w:i/>
      <w:iCs/>
      <w:color w:val="404040" w:themeColor="text1" w:themeTint="BF"/>
      <w:sz w:val="20"/>
      <w:szCs w:val="20"/>
    </w:rPr>
  </w:style>
  <w:style w:type="paragraph" w:styleId="NormalWeb">
    <w:name w:val="Normal (Web)"/>
    <w:basedOn w:val="Normal"/>
    <w:uiPriority w:val="99"/>
    <w:semiHidden/>
    <w:unhideWhenUsed/>
    <w:rsid w:val="00B65B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E94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850871">
      <w:bodyDiv w:val="1"/>
      <w:marLeft w:val="0"/>
      <w:marRight w:val="0"/>
      <w:marTop w:val="0"/>
      <w:marBottom w:val="0"/>
      <w:divBdr>
        <w:top w:val="none" w:sz="0" w:space="0" w:color="auto"/>
        <w:left w:val="none" w:sz="0" w:space="0" w:color="auto"/>
        <w:bottom w:val="none" w:sz="0" w:space="0" w:color="auto"/>
        <w:right w:val="none" w:sz="0" w:space="0" w:color="auto"/>
      </w:divBdr>
    </w:div>
    <w:div w:id="488987714">
      <w:bodyDiv w:val="1"/>
      <w:marLeft w:val="0"/>
      <w:marRight w:val="0"/>
      <w:marTop w:val="0"/>
      <w:marBottom w:val="0"/>
      <w:divBdr>
        <w:top w:val="none" w:sz="0" w:space="0" w:color="auto"/>
        <w:left w:val="none" w:sz="0" w:space="0" w:color="auto"/>
        <w:bottom w:val="none" w:sz="0" w:space="0" w:color="auto"/>
        <w:right w:val="none" w:sz="0" w:space="0" w:color="auto"/>
      </w:divBdr>
    </w:div>
    <w:div w:id="1258362741">
      <w:bodyDiv w:val="1"/>
      <w:marLeft w:val="0"/>
      <w:marRight w:val="0"/>
      <w:marTop w:val="0"/>
      <w:marBottom w:val="0"/>
      <w:divBdr>
        <w:top w:val="none" w:sz="0" w:space="0" w:color="auto"/>
        <w:left w:val="none" w:sz="0" w:space="0" w:color="auto"/>
        <w:bottom w:val="none" w:sz="0" w:space="0" w:color="auto"/>
        <w:right w:val="none" w:sz="0" w:space="0" w:color="auto"/>
      </w:divBdr>
    </w:div>
    <w:div w:id="1763379364">
      <w:bodyDiv w:val="1"/>
      <w:marLeft w:val="0"/>
      <w:marRight w:val="0"/>
      <w:marTop w:val="0"/>
      <w:marBottom w:val="0"/>
      <w:divBdr>
        <w:top w:val="none" w:sz="0" w:space="0" w:color="auto"/>
        <w:left w:val="none" w:sz="0" w:space="0" w:color="auto"/>
        <w:bottom w:val="none" w:sz="0" w:space="0" w:color="auto"/>
        <w:right w:val="none" w:sz="0" w:space="0" w:color="auto"/>
      </w:divBdr>
      <w:divsChild>
        <w:div w:id="1786459119">
          <w:marLeft w:val="0"/>
          <w:marRight w:val="0"/>
          <w:marTop w:val="0"/>
          <w:marBottom w:val="0"/>
          <w:divBdr>
            <w:top w:val="none" w:sz="0" w:space="0" w:color="auto"/>
            <w:left w:val="none" w:sz="0" w:space="0" w:color="auto"/>
            <w:bottom w:val="none" w:sz="0" w:space="0" w:color="auto"/>
            <w:right w:val="none" w:sz="0" w:space="0" w:color="auto"/>
          </w:divBdr>
        </w:div>
      </w:divsChild>
    </w:div>
    <w:div w:id="2136869438">
      <w:bodyDiv w:val="1"/>
      <w:marLeft w:val="0"/>
      <w:marRight w:val="0"/>
      <w:marTop w:val="0"/>
      <w:marBottom w:val="0"/>
      <w:divBdr>
        <w:top w:val="none" w:sz="0" w:space="0" w:color="auto"/>
        <w:left w:val="none" w:sz="0" w:space="0" w:color="auto"/>
        <w:bottom w:val="none" w:sz="0" w:space="0" w:color="auto"/>
        <w:right w:val="none" w:sz="0" w:space="0" w:color="auto"/>
      </w:divBdr>
      <w:divsChild>
        <w:div w:id="527645830">
          <w:marLeft w:val="0"/>
          <w:marRight w:val="0"/>
          <w:marTop w:val="0"/>
          <w:marBottom w:val="0"/>
          <w:divBdr>
            <w:top w:val="none" w:sz="0" w:space="0" w:color="auto"/>
            <w:left w:val="none" w:sz="0" w:space="0" w:color="auto"/>
            <w:bottom w:val="none" w:sz="0" w:space="0" w:color="auto"/>
            <w:right w:val="none" w:sz="0" w:space="0" w:color="auto"/>
          </w:divBdr>
          <w:divsChild>
            <w:div w:id="21640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Autxx</b:Tag>
    <b:SourceType>ArticleInAPeriodical</b:SourceType>
    <b:Guid>{18BCBEE2-73C2-413B-B1BB-0449966113A6}</b:Guid>
    <b:LCID>en-GB</b:LCID>
    <b:Author>
      <b:Author>
        <b:NameList>
          <b:Person>
            <b:Last>Author</b:Last>
            <b:First>Name</b:First>
          </b:Person>
        </b:NameList>
      </b:Author>
    </b:Author>
    <b:Title>Title of referenced research paper</b:Title>
    <b:Year>20xx</b:Year>
    <b:City>Published in</b:City>
    <b:PeriodicalTitle>Journal name</b:PeriodicalTitle>
    <b:Volume>20xx-1</b:Volume>
    <b:RefOrder>1</b:RefOrder>
  </b:Source>
</b:Sources>
</file>

<file path=customXml/itemProps1.xml><?xml version="1.0" encoding="utf-8"?>
<ds:datastoreItem xmlns:ds="http://schemas.openxmlformats.org/officeDocument/2006/customXml" ds:itemID="{C47CB892-9A31-429B-86F2-D1E3A278F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728</Words>
  <Characters>4153</Characters>
  <Application>Microsoft Office Word</Application>
  <DocSecurity>0</DocSecurity>
  <Lines>34</Lines>
  <Paragraphs>9</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5</vt:i4>
      </vt:variant>
    </vt:vector>
  </HeadingPairs>
  <TitlesOfParts>
    <vt:vector size="7" baseType="lpstr">
      <vt:lpstr/>
      <vt:lpstr/>
      <vt:lpstr>Introduction</vt:lpstr>
      <vt:lpstr>Content</vt:lpstr>
      <vt:lpstr>    Subsection</vt:lpstr>
      <vt:lpstr>Next main section</vt:lpstr>
      <vt:lpstr>&lt;Literaturverzeichnis</vt:lpstr>
    </vt:vector>
  </TitlesOfParts>
  <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Klaus-Peter Eckert</dc:creator>
  <dc:description>This document is a sample article showing typical features of this category. It is created using a German version of Office 2007 and converted/saved using Office 2010 beta.</dc:description>
  <cp:lastModifiedBy>kpe</cp:lastModifiedBy>
  <cp:revision>5</cp:revision>
  <dcterms:created xsi:type="dcterms:W3CDTF">2009-12-02T13:01:00Z</dcterms:created>
  <dcterms:modified xsi:type="dcterms:W3CDTF">2009-12-04T12:20:00Z</dcterms:modified>
  <cp:category>article</cp:category>
</cp:coreProperties>
</file>